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5E7" w:rsidRDefault="001C05E7" w:rsidP="001C05E7">
      <w:pPr>
        <w:ind w:left="4536"/>
        <w:rPr>
          <w:rFonts w:eastAsia="Calibri"/>
          <w:szCs w:val="24"/>
          <w:lang w:eastAsia="lt-LT"/>
        </w:rPr>
      </w:pPr>
      <w:r w:rsidRPr="008A2F54">
        <w:rPr>
          <w:rFonts w:eastAsia="Calibri"/>
          <w:szCs w:val="24"/>
          <w:lang w:eastAsia="lt-LT"/>
        </w:rPr>
        <w:t xml:space="preserve">Plungės rajono savivaldybės Aplinkos apsaugos </w:t>
      </w:r>
      <w:r>
        <w:rPr>
          <w:rFonts w:eastAsia="Calibri"/>
          <w:szCs w:val="24"/>
          <w:lang w:eastAsia="lt-LT"/>
        </w:rPr>
        <w:t xml:space="preserve">rėmimo specialiosios programos </w:t>
      </w:r>
      <w:r w:rsidRPr="008A2F54">
        <w:rPr>
          <w:rFonts w:eastAsia="Calibri"/>
          <w:szCs w:val="24"/>
          <w:lang w:eastAsia="lt-LT"/>
        </w:rPr>
        <w:t>sudarymo ir vykdymo tvarkos aprašo</w:t>
      </w:r>
    </w:p>
    <w:p w:rsidR="001C05E7" w:rsidRDefault="001C05E7" w:rsidP="001C05E7">
      <w:pPr>
        <w:ind w:left="4536"/>
        <w:rPr>
          <w:b/>
          <w:caps/>
          <w:szCs w:val="24"/>
          <w:lang w:eastAsia="lt-LT"/>
        </w:rPr>
      </w:pPr>
      <w:r>
        <w:rPr>
          <w:rFonts w:eastAsia="Calibri"/>
          <w:szCs w:val="24"/>
          <w:lang w:eastAsia="lt-LT"/>
        </w:rPr>
        <w:t>4 priedas</w:t>
      </w:r>
    </w:p>
    <w:p w:rsidR="001C05E7" w:rsidRDefault="001C05E7" w:rsidP="001C05E7">
      <w:pPr>
        <w:jc w:val="center"/>
        <w:rPr>
          <w:b/>
          <w:caps/>
          <w:szCs w:val="24"/>
          <w:lang w:eastAsia="lt-LT"/>
        </w:rPr>
      </w:pPr>
    </w:p>
    <w:p w:rsidR="001C05E7" w:rsidRDefault="001C05E7" w:rsidP="001C05E7">
      <w:pPr>
        <w:jc w:val="center"/>
        <w:rPr>
          <w:b/>
          <w:caps/>
          <w:szCs w:val="24"/>
          <w:lang w:eastAsia="lt-LT"/>
        </w:rPr>
      </w:pPr>
      <w:r>
        <w:rPr>
          <w:b/>
          <w:caps/>
          <w:szCs w:val="24"/>
          <w:lang w:eastAsia="lt-LT"/>
        </w:rPr>
        <w:t xml:space="preserve">PLUNGĖS RAJONO SAVIVALDYBĖS </w:t>
      </w:r>
      <w:r w:rsidRPr="00FF44BD">
        <w:rPr>
          <w:b/>
          <w:caps/>
          <w:szCs w:val="24"/>
          <w:lang w:eastAsia="lt-LT"/>
        </w:rPr>
        <w:t>aplinkos apsaugos rėmim</w:t>
      </w:r>
      <w:r>
        <w:rPr>
          <w:b/>
          <w:caps/>
          <w:szCs w:val="24"/>
          <w:lang w:eastAsia="lt-LT"/>
        </w:rPr>
        <w:t>o specialiosios programos PROJEKTO VYKDYMO</w:t>
      </w:r>
      <w:r w:rsidRPr="00FF44BD">
        <w:rPr>
          <w:b/>
          <w:caps/>
          <w:szCs w:val="24"/>
          <w:lang w:eastAsia="lt-LT"/>
        </w:rPr>
        <w:t xml:space="preserve"> </w:t>
      </w:r>
      <w:r>
        <w:rPr>
          <w:b/>
          <w:caps/>
          <w:szCs w:val="24"/>
          <w:lang w:eastAsia="lt-LT"/>
        </w:rPr>
        <w:t>ATASKAITA</w:t>
      </w:r>
    </w:p>
    <w:p w:rsidR="001C05E7" w:rsidRDefault="001C05E7" w:rsidP="001C05E7">
      <w:pPr>
        <w:tabs>
          <w:tab w:val="left" w:pos="3930"/>
        </w:tabs>
      </w:pPr>
    </w:p>
    <w:p w:rsidR="001C05E7" w:rsidRPr="00562743" w:rsidRDefault="001C05E7" w:rsidP="001C05E7">
      <w:pPr>
        <w:jc w:val="center"/>
      </w:pPr>
      <w:r>
        <w:t>d</w:t>
      </w:r>
      <w:r w:rsidRPr="00562743">
        <w:t>ata</w:t>
      </w:r>
    </w:p>
    <w:p w:rsidR="001C05E7" w:rsidRPr="00562743" w:rsidRDefault="001C05E7" w:rsidP="001C05E7">
      <w:pPr>
        <w:jc w:val="center"/>
      </w:pPr>
      <w:r>
        <w:t>v</w:t>
      </w:r>
      <w:r w:rsidRPr="00562743">
        <w:t>ieta</w:t>
      </w:r>
    </w:p>
    <w:p w:rsidR="001C05E7" w:rsidRDefault="001C05E7" w:rsidP="001C05E7">
      <w:pPr>
        <w:rPr>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8"/>
        <w:gridCol w:w="5776"/>
      </w:tblGrid>
      <w:tr w:rsidR="001C05E7" w:rsidTr="001050C4">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iCs/>
              </w:rPr>
            </w:pPr>
            <w:r>
              <w:t xml:space="preserve">Projekto vykdytojo pavadinimas </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ind w:right="-391"/>
              <w:rPr>
                <w:caps/>
              </w:rPr>
            </w:pPr>
          </w:p>
        </w:tc>
      </w:tr>
      <w:tr w:rsidR="001C05E7" w:rsidTr="001050C4">
        <w:trPr>
          <w:trHeight w:val="473"/>
        </w:trPr>
        <w:tc>
          <w:tcPr>
            <w:tcW w:w="2069" w:type="pct"/>
            <w:tcBorders>
              <w:top w:val="single" w:sz="4" w:space="0" w:color="auto"/>
              <w:left w:val="single" w:sz="4" w:space="0" w:color="auto"/>
              <w:bottom w:val="single" w:sz="4" w:space="0" w:color="auto"/>
              <w:right w:val="single" w:sz="4" w:space="0" w:color="auto"/>
            </w:tcBorders>
            <w:hideMark/>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Projekto pavadinimas</w:t>
            </w:r>
          </w:p>
        </w:tc>
        <w:tc>
          <w:tcPr>
            <w:tcW w:w="2931" w:type="pct"/>
            <w:tcBorders>
              <w:top w:val="single" w:sz="4" w:space="0" w:color="auto"/>
              <w:left w:val="single" w:sz="4" w:space="0" w:color="auto"/>
              <w:bottom w:val="single" w:sz="4" w:space="0" w:color="auto"/>
              <w:right w:val="single" w:sz="4" w:space="0" w:color="auto"/>
            </w:tcBorders>
            <w:vAlign w:val="center"/>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452589" w:rsidTr="001050C4">
        <w:trPr>
          <w:trHeight w:val="473"/>
          <w:ins w:id="0" w:author="Roberta Jakumienė" w:date="2023-03-13T11:32:00Z"/>
        </w:trPr>
        <w:tc>
          <w:tcPr>
            <w:tcW w:w="2069" w:type="pct"/>
            <w:tcBorders>
              <w:top w:val="single" w:sz="4" w:space="0" w:color="auto"/>
              <w:left w:val="single" w:sz="4" w:space="0" w:color="auto"/>
              <w:bottom w:val="single" w:sz="4" w:space="0" w:color="auto"/>
              <w:right w:val="single" w:sz="4" w:space="0" w:color="auto"/>
            </w:tcBorders>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1" w:author="Roberta Jakumienė" w:date="2023-03-13T11:32:00Z"/>
              </w:rPr>
            </w:pPr>
            <w:ins w:id="2" w:author="Roberta Jakumienė" w:date="2023-03-13T11:32:00Z">
              <w:r w:rsidRPr="00B70BDC">
                <w:rPr>
                  <w:szCs w:val="24"/>
                </w:rPr>
                <w:t xml:space="preserve">Bendra projekto vertė (viso </w:t>
              </w:r>
              <w:proofErr w:type="spellStart"/>
              <w:r w:rsidRPr="00B70BDC">
                <w:rPr>
                  <w:szCs w:val="24"/>
                </w:rPr>
                <w:t>Eur</w:t>
              </w:r>
              <w:proofErr w:type="spellEnd"/>
              <w:r w:rsidRPr="00B70BDC">
                <w:rPr>
                  <w:szCs w:val="24"/>
                </w:rPr>
                <w:t>)</w:t>
              </w:r>
            </w:ins>
          </w:p>
        </w:tc>
        <w:tc>
          <w:tcPr>
            <w:tcW w:w="2931" w:type="pct"/>
            <w:tcBorders>
              <w:top w:val="single" w:sz="4" w:space="0" w:color="auto"/>
              <w:left w:val="single" w:sz="4" w:space="0" w:color="auto"/>
              <w:bottom w:val="single" w:sz="4" w:space="0" w:color="auto"/>
              <w:right w:val="single" w:sz="4" w:space="0" w:color="auto"/>
            </w:tcBorders>
            <w:vAlign w:val="center"/>
          </w:tcPr>
          <w:p w:rsidR="00452589" w:rsidRDefault="00452589"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ins w:id="3" w:author="Roberta Jakumienė" w:date="2023-03-13T11:32:00Z"/>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hideMark/>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Projektui įgyvendinti skirta suma iš SAARS programos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 xml:space="preserve">Organizacijos prisidėjimas </w:t>
            </w:r>
            <w:r w:rsidRPr="005058E5">
              <w:rPr>
                <w:i/>
              </w:rPr>
              <w:t>(jei buvo nurodytas)</w:t>
            </w:r>
            <w:r>
              <w: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aps/>
              </w:rPr>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pradžios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Pr="00BF6E63"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Priemonės vykdymo pabaigos data</w:t>
            </w:r>
          </w:p>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Atliktų darbų/ įvy</w:t>
            </w:r>
            <w:bookmarkStart w:id="4" w:name="_GoBack"/>
            <w:bookmarkEnd w:id="4"/>
            <w:r>
              <w:t>kdytų veiklų aprašymas</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Iš SAARS programos lėšų įsigyta įranga, prekės, paslaugos, darbai ar kt.**</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r w:rsidR="001C05E7" w:rsidTr="001050C4">
        <w:trPr>
          <w:trHeight w:val="459"/>
        </w:trPr>
        <w:tc>
          <w:tcPr>
            <w:tcW w:w="2069" w:type="pct"/>
            <w:tcBorders>
              <w:top w:val="single" w:sz="4" w:space="0" w:color="auto"/>
              <w:left w:val="single" w:sz="4" w:space="0" w:color="auto"/>
              <w:bottom w:val="single" w:sz="4" w:space="0" w:color="auto"/>
              <w:right w:val="single" w:sz="4" w:space="0" w:color="auto"/>
            </w:tcBorders>
          </w:tcPr>
          <w:p w:rsidR="001C05E7" w:rsidRPr="00A234BB"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Kita detali informacija apie vykdytą projektą:</w:t>
            </w:r>
          </w:p>
        </w:tc>
        <w:tc>
          <w:tcPr>
            <w:tcW w:w="2931" w:type="pct"/>
            <w:tcBorders>
              <w:top w:val="single" w:sz="4" w:space="0" w:color="auto"/>
              <w:left w:val="single" w:sz="4" w:space="0" w:color="auto"/>
              <w:bottom w:val="single" w:sz="4" w:space="0" w:color="auto"/>
              <w:right w:val="single" w:sz="4" w:space="0" w:color="auto"/>
            </w:tcBorders>
          </w:tcPr>
          <w:p w:rsidR="001C05E7" w:rsidRDefault="001C05E7" w:rsidP="00105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pPr>
          </w:p>
        </w:tc>
      </w:tr>
    </w:tbl>
    <w:p w:rsidR="001C05E7" w:rsidRDefault="001C05E7" w:rsidP="001C05E7">
      <w:pPr>
        <w:tabs>
          <w:tab w:val="left" w:pos="3572"/>
        </w:tabs>
      </w:pPr>
      <w:r>
        <w:t>*n</w:t>
      </w:r>
      <w:r w:rsidR="007D7289">
        <w:t>e mažesnis nei 10 proc. projekto vertės</w:t>
      </w:r>
    </w:p>
    <w:p w:rsidR="001C05E7" w:rsidRDefault="001C05E7" w:rsidP="001C05E7">
      <w:pPr>
        <w:tabs>
          <w:tab w:val="left" w:pos="3572"/>
        </w:tabs>
      </w:pPr>
    </w:p>
    <w:p w:rsidR="001C05E7" w:rsidRPr="006C1F3E" w:rsidRDefault="001C05E7" w:rsidP="001C05E7">
      <w:pPr>
        <w:tabs>
          <w:tab w:val="left" w:pos="3572"/>
        </w:tabs>
      </w:pPr>
      <w:r w:rsidRPr="006C1F3E">
        <w:t xml:space="preserve">PRIDEDAMA: </w:t>
      </w:r>
    </w:p>
    <w:p w:rsidR="001C05E7" w:rsidRPr="006C1F3E" w:rsidRDefault="001C05E7" w:rsidP="001C05E7">
      <w:pPr>
        <w:pStyle w:val="Sraopastraipa"/>
        <w:numPr>
          <w:ilvl w:val="0"/>
          <w:numId w:val="1"/>
        </w:numPr>
        <w:tabs>
          <w:tab w:val="left" w:pos="993"/>
        </w:tabs>
        <w:ind w:left="0" w:firstLine="720"/>
        <w:jc w:val="both"/>
      </w:pPr>
      <w:r w:rsidRPr="006C1F3E">
        <w:t>*Pateikiami organizacijos prisidėjimą pagrindžiantys dokumentų kopijos (sąskaitos faktūros, apmokėjimą patvirtinantys dokumentai,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Pateikiamos sąskaitos faktūros, apmokėjimą patvirtinantys dokumentų kopijos, sutartys su tiekėjais ar kt.;</w:t>
      </w:r>
    </w:p>
    <w:p w:rsidR="001C05E7" w:rsidRPr="006C1F3E" w:rsidRDefault="001C05E7" w:rsidP="001C05E7">
      <w:pPr>
        <w:pStyle w:val="Sraopastraipa"/>
        <w:numPr>
          <w:ilvl w:val="0"/>
          <w:numId w:val="1"/>
        </w:numPr>
        <w:tabs>
          <w:tab w:val="left" w:pos="993"/>
        </w:tabs>
        <w:ind w:left="0" w:firstLine="720"/>
        <w:jc w:val="both"/>
      </w:pPr>
      <w:r w:rsidRPr="006C1F3E">
        <w:t xml:space="preserve">Pateikiamos įgyvendinto </w:t>
      </w:r>
      <w:r>
        <w:t>P</w:t>
      </w:r>
      <w:r w:rsidRPr="006C1F3E">
        <w:t>rojekto veiklų ar atliktų darbų nuotraukos.</w:t>
      </w:r>
    </w:p>
    <w:p w:rsidR="001C05E7" w:rsidRPr="006C1F3E" w:rsidRDefault="001C05E7" w:rsidP="001C05E7">
      <w:pPr>
        <w:tabs>
          <w:tab w:val="left" w:pos="993"/>
        </w:tabs>
        <w:jc w:val="both"/>
      </w:pPr>
    </w:p>
    <w:p w:rsidR="001C05E7" w:rsidRPr="006C1F3E" w:rsidRDefault="001C05E7" w:rsidP="001C05E7">
      <w:pPr>
        <w:tabs>
          <w:tab w:val="left" w:pos="993"/>
        </w:tabs>
        <w:jc w:val="both"/>
        <w:rPr>
          <w:i/>
        </w:rPr>
      </w:pPr>
      <w:r w:rsidRPr="006C1F3E">
        <w:rPr>
          <w:b/>
          <w:i/>
        </w:rPr>
        <w:t>Pastaba.</w:t>
      </w:r>
      <w:r w:rsidRPr="006C1F3E">
        <w:rPr>
          <w:i/>
        </w:rPr>
        <w:t xml:space="preserve"> Dokumentai turi būti tvarkingai pateikti t. y. turi būti suprantamai išskirti organizacijos prisidėjimą pagrindžiantys dokumentai nuo SAARS programos lėšomis patirtų išlaidų pagrindžiančių dokumentų. Jei sąskaita faktūra ar kitas lėšų panaudojimą patvirtinantis dokumentas bendras, tai pateikiamas prierašas nurodant organizacijos prisidėjimo dalį).</w:t>
      </w:r>
    </w:p>
    <w:p w:rsidR="001C05E7" w:rsidRDefault="001C05E7" w:rsidP="001C05E7">
      <w:pPr>
        <w:tabs>
          <w:tab w:val="left" w:pos="1785"/>
        </w:tabs>
      </w:pPr>
    </w:p>
    <w:p w:rsidR="001C05E7" w:rsidRDefault="001C05E7" w:rsidP="001C05E7">
      <w:pPr>
        <w:tabs>
          <w:tab w:val="left" w:pos="1785"/>
        </w:tabs>
      </w:pPr>
      <w:r>
        <w:t xml:space="preserve">Organizacijos atstovas – </w:t>
      </w:r>
      <w:r w:rsidRPr="00393E8F">
        <w:rPr>
          <w:i/>
        </w:rPr>
        <w:t>Vardas, Pavardė, pareigos</w:t>
      </w:r>
      <w:r>
        <w:rPr>
          <w:i/>
        </w:rPr>
        <w:t>.</w:t>
      </w:r>
    </w:p>
    <w:p w:rsidR="00341C79" w:rsidRDefault="00341C79"/>
    <w:sectPr w:rsidR="00341C79" w:rsidSect="00E15B94">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0B7"/>
    <w:rsid w:val="001C05E7"/>
    <w:rsid w:val="002130B7"/>
    <w:rsid w:val="00341C79"/>
    <w:rsid w:val="00452589"/>
    <w:rsid w:val="007D7289"/>
    <w:rsid w:val="00E15B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C05E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1C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946</Words>
  <Characters>540</Characters>
  <Application>Microsoft Office Word</Application>
  <DocSecurity>0</DocSecurity>
  <Lines>4</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Roberta Jakumienė</cp:lastModifiedBy>
  <cp:revision>4</cp:revision>
  <dcterms:created xsi:type="dcterms:W3CDTF">2022-12-27T06:41:00Z</dcterms:created>
  <dcterms:modified xsi:type="dcterms:W3CDTF">2023-03-13T09:32:00Z</dcterms:modified>
</cp:coreProperties>
</file>